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865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68865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C68865A" w14:textId="77777777" w:rsidR="00C261B3" w:rsidRDefault="00C261B3" w:rsidP="007A0155">
      <w:pPr>
        <w:rPr>
          <w:u w:val="single"/>
        </w:rPr>
      </w:pPr>
    </w:p>
    <w:p w14:paraId="502B2CA8" w14:textId="6FE58788" w:rsidR="00734767" w:rsidRDefault="007128D3" w:rsidP="00734767">
      <w:pPr>
        <w:ind w:left="2"/>
        <w:rPr>
          <w:b/>
          <w:rPrChange w:id="0" w:author="Sýkorová Kateřina Bc." w:date="2023-08-01T16:03:00Z">
            <w:rPr/>
          </w:rPrChange>
        </w:rPr>
        <w:pPrChange w:id="1" w:author="Sýkorová Kateřina Bc." w:date="2023-08-01T16:03:00Z">
          <w:pPr/>
        </w:pPrChange>
      </w:pPr>
      <w:r w:rsidRPr="007A0155">
        <w:rPr>
          <w:u w:val="single"/>
        </w:rPr>
        <w:t>Název veřejné zakázky:</w:t>
      </w:r>
      <w:r w:rsidR="007A0155">
        <w:t xml:space="preserve"> </w:t>
      </w:r>
      <w:del w:id="2" w:author="Sýkorová Kateřina Bc." w:date="2023-08-01T16:03:00Z">
        <w:r w:rsidR="004365D0" w:rsidRPr="004365D0">
          <w:rPr>
            <w:rFonts w:cs="Arial"/>
            <w:b/>
            <w:szCs w:val="22"/>
            <w:highlight w:val="yellow"/>
          </w:rPr>
          <w:delText>k doplnění</w:delText>
        </w:r>
      </w:del>
      <w:ins w:id="3" w:author="Sýkorová Kateřina Bc." w:date="2023-08-01T16:03:00Z">
        <w:r w:rsidR="00734767">
          <w:rPr>
            <w:b/>
          </w:rPr>
          <w:t xml:space="preserve">Komplexní pozemkové úpravy v k. </w:t>
        </w:r>
        <w:proofErr w:type="spellStart"/>
        <w:r w:rsidR="00734767">
          <w:rPr>
            <w:b/>
          </w:rPr>
          <w:t>ú.</w:t>
        </w:r>
        <w:proofErr w:type="spellEnd"/>
        <w:r w:rsidR="00734767">
          <w:rPr>
            <w:b/>
          </w:rPr>
          <w:t xml:space="preserve"> Milavče a Radonice u </w:t>
        </w:r>
      </w:ins>
    </w:p>
    <w:p w14:paraId="0C68865B" w14:textId="0D6BC822" w:rsidR="007128D3" w:rsidRPr="007A0155" w:rsidRDefault="00734767" w:rsidP="00734767">
      <w:pPr>
        <w:ind w:left="2" w:firstLine="1"/>
        <w:rPr>
          <w:ins w:id="4" w:author="Sýkorová Kateřina Bc." w:date="2023-08-01T16:03:00Z"/>
        </w:rPr>
      </w:pPr>
      <w:ins w:id="5" w:author="Sýkorová Kateřina Bc." w:date="2023-08-01T16:03:00Z">
        <w:r>
          <w:rPr>
            <w:b/>
          </w:rPr>
          <w:t xml:space="preserve">                                       Milavčí </w:t>
        </w:r>
      </w:ins>
    </w:p>
    <w:p w14:paraId="65B160F5" w14:textId="426622C1" w:rsidR="004E6BD2" w:rsidRPr="007A0155" w:rsidRDefault="006C4D31" w:rsidP="004E6BD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del w:id="6" w:author="Sýkorová Kateřina Bc." w:date="2023-08-01T16:03:00Z">
        <w:r w:rsidR="004365D0" w:rsidRPr="004365D0">
          <w:rPr>
            <w:highlight w:val="yellow"/>
          </w:rPr>
          <w:delText>k doplnění</w:delText>
        </w:r>
      </w:del>
      <w:ins w:id="7" w:author="Sýkorová Kateřina Bc." w:date="2023-08-01T16:03:00Z">
        <w:r w:rsidR="004E6BD2">
          <w:t>nadlimitní</w:t>
        </w:r>
      </w:ins>
      <w:r w:rsidR="004E6BD2">
        <w:t xml:space="preserve"> </w:t>
      </w:r>
      <w:r w:rsidR="004E6BD2" w:rsidRPr="00F35B3A">
        <w:t xml:space="preserve">veřejná zakázka na </w:t>
      </w:r>
      <w:del w:id="8" w:author="Sýkorová Kateřina Bc." w:date="2023-08-01T16:03:00Z">
        <w:r w:rsidR="004365D0" w:rsidRPr="004365D0">
          <w:rPr>
            <w:highlight w:val="yellow"/>
          </w:rPr>
          <w:delText>k doplnění</w:delText>
        </w:r>
      </w:del>
      <w:ins w:id="9" w:author="Sýkorová Kateřina Bc." w:date="2023-08-01T16:03:00Z">
        <w:r w:rsidR="004E6BD2">
          <w:t>služby</w:t>
        </w:r>
      </w:ins>
      <w:r w:rsidR="004E6BD2" w:rsidRPr="00F35B3A">
        <w:t xml:space="preserve"> zadávaná v</w:t>
      </w:r>
      <w:r w:rsidR="004E6BD2">
        <w:t> </w:t>
      </w:r>
      <w:del w:id="10" w:author="Sýkorová Kateřina Bc." w:date="2023-08-01T16:03:00Z">
        <w:r w:rsidR="004365D0" w:rsidRPr="004365D0">
          <w:rPr>
            <w:highlight w:val="yellow"/>
          </w:rPr>
          <w:delText>k doplnění</w:delText>
        </w:r>
      </w:del>
      <w:ins w:id="11" w:author="Sýkorová Kateřina Bc." w:date="2023-08-01T16:03:00Z">
        <w:r w:rsidR="004E6BD2">
          <w:t>otevřeném řízení</w:t>
        </w:r>
      </w:ins>
    </w:p>
    <w:p w14:paraId="0C68865C" w14:textId="60E18C6A" w:rsidR="006C4D31" w:rsidRPr="007A0155" w:rsidRDefault="006C4D31" w:rsidP="007A0155">
      <w:pPr>
        <w:rPr>
          <w:ins w:id="12" w:author="Sýkorová Kateřina Bc." w:date="2023-08-01T16:03:00Z"/>
        </w:rPr>
      </w:pPr>
    </w:p>
    <w:p w14:paraId="0C68865D" w14:textId="77777777" w:rsidR="007D4836" w:rsidRDefault="007D4836" w:rsidP="007A0155">
      <w:pPr>
        <w:rPr>
          <w:u w:val="single"/>
        </w:rPr>
      </w:pPr>
    </w:p>
    <w:p w14:paraId="0C68865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68865F" w14:textId="77777777" w:rsidR="00C261B3" w:rsidRDefault="00C261B3" w:rsidP="007A0155"/>
    <w:p w14:paraId="0C688660" w14:textId="635027BE" w:rsidR="009C039E" w:rsidRPr="007A0155" w:rsidRDefault="009C039E" w:rsidP="007A0155">
      <w:r w:rsidRPr="007A0155">
        <w:t xml:space="preserve">Název: </w:t>
      </w:r>
      <w:del w:id="13" w:author="Sýkorová Kateřina Bc." w:date="2023-08-01T16:03:00Z">
        <w:r w:rsidRPr="007A0155">
          <w:rPr>
            <w:color w:val="FF0000"/>
            <w:highlight w:val="lightGray"/>
          </w:rPr>
          <w:delText>(doplní dodavatel)</w:delText>
        </w:r>
        <w:r w:rsidRPr="007A0155">
          <w:rPr>
            <w:color w:val="FF0000"/>
          </w:rPr>
          <w:tab/>
        </w:r>
      </w:del>
      <w:ins w:id="14" w:author="Sýkorová Kateřina Bc." w:date="2023-08-01T16:03:00Z">
        <w:r w:rsidR="001519C3" w:rsidRPr="008070BB">
          <w:rPr>
            <w:rFonts w:cs="Arial"/>
            <w:szCs w:val="20"/>
            <w:highlight w:val="cyan"/>
          </w:rPr>
          <w:fldChar w:fldCharType="begin">
            <w:ffData>
              <w:name w:val="Text29"/>
              <w:enabled/>
              <w:calcOnExit w:val="0"/>
              <w:textInput/>
            </w:ffData>
          </w:fldChar>
        </w:r>
        <w:r w:rsidR="001519C3" w:rsidRPr="008070BB">
          <w:rPr>
            <w:rFonts w:cs="Arial"/>
            <w:szCs w:val="20"/>
            <w:highlight w:val="cyan"/>
          </w:rPr>
          <w:instrText xml:space="preserve"> FORMTEXT </w:instrText>
        </w:r>
        <w:r w:rsidR="001519C3" w:rsidRPr="008070BB">
          <w:rPr>
            <w:rFonts w:cs="Arial"/>
            <w:szCs w:val="20"/>
            <w:highlight w:val="cyan"/>
          </w:rPr>
        </w:r>
        <w:r w:rsidR="001519C3" w:rsidRPr="008070BB">
          <w:rPr>
            <w:rFonts w:cs="Arial"/>
            <w:szCs w:val="20"/>
            <w:highlight w:val="cyan"/>
          </w:rPr>
          <w:fldChar w:fldCharType="separate"/>
        </w:r>
        <w:r w:rsidR="001519C3" w:rsidRPr="008070BB">
          <w:rPr>
            <w:rFonts w:cs="Arial"/>
            <w:noProof/>
            <w:szCs w:val="20"/>
            <w:highlight w:val="cyan"/>
          </w:rPr>
          <w:t> </w:t>
        </w:r>
        <w:r w:rsidR="001519C3" w:rsidRPr="008070BB">
          <w:rPr>
            <w:rFonts w:cs="Arial"/>
            <w:noProof/>
            <w:szCs w:val="20"/>
            <w:highlight w:val="cyan"/>
          </w:rPr>
          <w:t> </w:t>
        </w:r>
        <w:r w:rsidR="001519C3" w:rsidRPr="008070BB">
          <w:rPr>
            <w:rFonts w:cs="Arial"/>
            <w:noProof/>
            <w:szCs w:val="20"/>
            <w:highlight w:val="cyan"/>
          </w:rPr>
          <w:t> </w:t>
        </w:r>
        <w:r w:rsidR="001519C3" w:rsidRPr="008070BB">
          <w:rPr>
            <w:rFonts w:cs="Arial"/>
            <w:noProof/>
            <w:szCs w:val="20"/>
            <w:highlight w:val="cyan"/>
          </w:rPr>
          <w:t> </w:t>
        </w:r>
        <w:r w:rsidR="001519C3" w:rsidRPr="008070BB">
          <w:rPr>
            <w:rFonts w:cs="Arial"/>
            <w:noProof/>
            <w:szCs w:val="20"/>
            <w:highlight w:val="cyan"/>
          </w:rPr>
          <w:t> </w:t>
        </w:r>
        <w:r w:rsidR="001519C3" w:rsidRPr="008070BB">
          <w:rPr>
            <w:rFonts w:cs="Arial"/>
            <w:szCs w:val="20"/>
            <w:highlight w:val="cyan"/>
          </w:rPr>
          <w:fldChar w:fldCharType="end"/>
        </w:r>
        <w:r w:rsidR="001519C3" w:rsidRPr="007A0155">
          <w:rPr>
            <w:color w:val="FF0000"/>
            <w:highlight w:val="lightGray"/>
          </w:rPr>
          <w:t xml:space="preserve"> </w:t>
        </w:r>
      </w:ins>
    </w:p>
    <w:p w14:paraId="0C688661" w14:textId="151197DE" w:rsidR="009C039E" w:rsidRDefault="009C039E" w:rsidP="007A0155">
      <w:pPr>
        <w:rPr>
          <w:color w:val="FF0000"/>
        </w:rPr>
      </w:pPr>
      <w:r w:rsidRPr="007A0155">
        <w:t xml:space="preserve">Sídlo: </w:t>
      </w:r>
      <w:del w:id="15" w:author="Sýkorová Kateřina Bc." w:date="2023-08-01T16:03:00Z">
        <w:r w:rsidRPr="007A0155">
          <w:rPr>
            <w:color w:val="FF0000"/>
            <w:highlight w:val="lightGray"/>
          </w:rPr>
          <w:delText>(doplní dodavatel)</w:delText>
        </w:r>
      </w:del>
      <w:ins w:id="16" w:author="Sýkorová Kateřina Bc." w:date="2023-08-01T16:03:00Z">
        <w:r w:rsidR="00004124" w:rsidRPr="008070BB">
          <w:rPr>
            <w:rFonts w:cs="Arial"/>
            <w:szCs w:val="20"/>
            <w:highlight w:val="cyan"/>
          </w:rPr>
          <w:fldChar w:fldCharType="begin">
            <w:ffData>
              <w:name w:val="Text29"/>
              <w:enabled/>
              <w:calcOnExit w:val="0"/>
              <w:textInput/>
            </w:ffData>
          </w:fldChar>
        </w:r>
        <w:r w:rsidR="00004124" w:rsidRPr="008070BB">
          <w:rPr>
            <w:rFonts w:cs="Arial"/>
            <w:szCs w:val="20"/>
            <w:highlight w:val="cyan"/>
          </w:rPr>
          <w:instrText xml:space="preserve"> FORMTEXT </w:instrText>
        </w:r>
        <w:r w:rsidR="00004124" w:rsidRPr="008070BB">
          <w:rPr>
            <w:rFonts w:cs="Arial"/>
            <w:szCs w:val="20"/>
            <w:highlight w:val="cyan"/>
          </w:rPr>
        </w:r>
        <w:r w:rsidR="00004124" w:rsidRPr="008070BB">
          <w:rPr>
            <w:rFonts w:cs="Arial"/>
            <w:szCs w:val="20"/>
            <w:highlight w:val="cyan"/>
          </w:rPr>
          <w:fldChar w:fldCharType="separate"/>
        </w:r>
        <w:r w:rsidR="00004124" w:rsidRPr="008070BB">
          <w:rPr>
            <w:rFonts w:cs="Arial"/>
            <w:noProof/>
            <w:szCs w:val="20"/>
            <w:highlight w:val="cyan"/>
          </w:rPr>
          <w:t> </w:t>
        </w:r>
        <w:r w:rsidR="00004124" w:rsidRPr="008070BB">
          <w:rPr>
            <w:rFonts w:cs="Arial"/>
            <w:noProof/>
            <w:szCs w:val="20"/>
            <w:highlight w:val="cyan"/>
          </w:rPr>
          <w:t> </w:t>
        </w:r>
        <w:r w:rsidR="00004124" w:rsidRPr="008070BB">
          <w:rPr>
            <w:rFonts w:cs="Arial"/>
            <w:noProof/>
            <w:szCs w:val="20"/>
            <w:highlight w:val="cyan"/>
          </w:rPr>
          <w:t> </w:t>
        </w:r>
        <w:r w:rsidR="00004124" w:rsidRPr="008070BB">
          <w:rPr>
            <w:rFonts w:cs="Arial"/>
            <w:noProof/>
            <w:szCs w:val="20"/>
            <w:highlight w:val="cyan"/>
          </w:rPr>
          <w:t> </w:t>
        </w:r>
        <w:r w:rsidR="00004124" w:rsidRPr="008070BB">
          <w:rPr>
            <w:rFonts w:cs="Arial"/>
            <w:noProof/>
            <w:szCs w:val="20"/>
            <w:highlight w:val="cyan"/>
          </w:rPr>
          <w:t> </w:t>
        </w:r>
        <w:r w:rsidR="00004124" w:rsidRPr="008070BB">
          <w:rPr>
            <w:rFonts w:cs="Arial"/>
            <w:szCs w:val="20"/>
            <w:highlight w:val="cyan"/>
          </w:rPr>
          <w:fldChar w:fldCharType="end"/>
        </w:r>
        <w:r w:rsidR="00004124" w:rsidRPr="007A0155">
          <w:rPr>
            <w:color w:val="FF0000"/>
            <w:highlight w:val="lightGray"/>
          </w:rPr>
          <w:t xml:space="preserve"> </w:t>
        </w:r>
      </w:ins>
    </w:p>
    <w:p w14:paraId="0C688662" w14:textId="77777777" w:rsidR="004365D0" w:rsidRPr="004365D0" w:rsidRDefault="004365D0" w:rsidP="004365D0">
      <w:pPr>
        <w:pStyle w:val="Default"/>
      </w:pPr>
    </w:p>
    <w:p w14:paraId="0C68866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C688664" w14:textId="77777777" w:rsidR="007875F8" w:rsidRDefault="007875F8" w:rsidP="006E7489">
      <w:pPr>
        <w:spacing w:before="120"/>
      </w:pPr>
    </w:p>
    <w:p w14:paraId="0C68866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8866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68866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68866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68866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C68866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C6886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68866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68866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C68866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68866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C688670" w14:textId="7CD1107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del w:id="17" w:author="Sýkorová Kateřina Bc." w:date="2023-08-01T16:03:00Z">
        <w:r w:rsidR="00C41790" w:rsidRPr="00C41790">
          <w:rPr>
            <w:rFonts w:cs="Arial"/>
            <w:color w:val="FF0000"/>
            <w:highlight w:val="lightGray"/>
          </w:rPr>
          <w:delText>(</w:delText>
        </w:r>
        <w:r w:rsidRPr="00C41790">
          <w:rPr>
            <w:rFonts w:cs="Arial"/>
            <w:color w:val="FF0000"/>
            <w:highlight w:val="lightGray"/>
          </w:rPr>
          <w:delText>doplní dodavatel</w:delText>
        </w:r>
        <w:r w:rsidR="00C41790" w:rsidRPr="00C41790">
          <w:rPr>
            <w:rFonts w:cs="Arial"/>
            <w:color w:val="FF0000"/>
            <w:highlight w:val="lightGray"/>
          </w:rPr>
          <w:delText>)</w:delText>
        </w:r>
        <w:r w:rsidRPr="00C41790">
          <w:rPr>
            <w:rFonts w:cs="Arial"/>
            <w:color w:val="000000"/>
            <w:highlight w:val="lightGray"/>
          </w:rPr>
          <w:delText>,</w:delText>
        </w:r>
      </w:del>
      <w:ins w:id="18" w:author="Sýkorová Kateřina Bc." w:date="2023-08-01T16:03:00Z">
        <w:r w:rsidR="00004124" w:rsidRPr="008070BB">
          <w:rPr>
            <w:rFonts w:cs="Arial"/>
            <w:highlight w:val="cyan"/>
          </w:rPr>
          <w:fldChar w:fldCharType="begin">
            <w:ffData>
              <w:name w:val="Text29"/>
              <w:enabled/>
              <w:calcOnExit w:val="0"/>
              <w:textInput/>
            </w:ffData>
          </w:fldChar>
        </w:r>
        <w:r w:rsidR="00004124" w:rsidRPr="008070BB">
          <w:rPr>
            <w:rFonts w:cs="Arial"/>
            <w:highlight w:val="cyan"/>
          </w:rPr>
          <w:instrText xml:space="preserve"> FORMTEXT </w:instrText>
        </w:r>
        <w:r w:rsidR="00004124" w:rsidRPr="008070BB">
          <w:rPr>
            <w:rFonts w:cs="Arial"/>
            <w:highlight w:val="cyan"/>
          </w:rPr>
        </w:r>
        <w:r w:rsidR="00004124" w:rsidRPr="008070BB">
          <w:rPr>
            <w:rFonts w:cs="Arial"/>
            <w:highlight w:val="cyan"/>
          </w:rPr>
          <w:fldChar w:fldCharType="separate"/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highlight w:val="cyan"/>
          </w:rPr>
          <w:fldChar w:fldCharType="end"/>
        </w:r>
        <w:r w:rsidRPr="00004124">
          <w:rPr>
            <w:rFonts w:cs="Arial"/>
            <w:color w:val="000000"/>
          </w:rPr>
          <w:t>,</w:t>
        </w:r>
      </w:ins>
      <w:r w:rsidRPr="00C41790">
        <w:rPr>
          <w:rFonts w:cs="Arial"/>
          <w:color w:val="000000"/>
        </w:rPr>
        <w:t xml:space="preserve"> dne </w:t>
      </w:r>
      <w:del w:id="19" w:author="Sýkorová Kateřina Bc." w:date="2023-08-01T16:03:00Z">
        <w:r w:rsidR="00C41790" w:rsidRPr="00C41790">
          <w:rPr>
            <w:rFonts w:cs="Arial"/>
            <w:color w:val="FF0000"/>
            <w:highlight w:val="lightGray"/>
          </w:rPr>
          <w:delText>(</w:delText>
        </w:r>
        <w:r w:rsidRPr="00C41790">
          <w:rPr>
            <w:rFonts w:cs="Arial"/>
            <w:color w:val="FF0000"/>
            <w:highlight w:val="lightGray"/>
          </w:rPr>
          <w:delText>doplní dodavatel</w:delText>
        </w:r>
        <w:r w:rsidR="00C41790" w:rsidRPr="00C41790">
          <w:rPr>
            <w:rFonts w:cs="Arial"/>
            <w:color w:val="FF0000"/>
            <w:highlight w:val="lightGray"/>
          </w:rPr>
          <w:delText>)</w:delText>
        </w:r>
      </w:del>
      <w:ins w:id="20" w:author="Sýkorová Kateřina Bc." w:date="2023-08-01T16:03:00Z">
        <w:r w:rsidR="00004124" w:rsidRPr="008070BB">
          <w:rPr>
            <w:rFonts w:cs="Arial"/>
            <w:highlight w:val="cyan"/>
          </w:rPr>
          <w:fldChar w:fldCharType="begin">
            <w:ffData>
              <w:name w:val="Text29"/>
              <w:enabled/>
              <w:calcOnExit w:val="0"/>
              <w:textInput/>
            </w:ffData>
          </w:fldChar>
        </w:r>
        <w:r w:rsidR="00004124" w:rsidRPr="008070BB">
          <w:rPr>
            <w:rFonts w:cs="Arial"/>
            <w:highlight w:val="cyan"/>
          </w:rPr>
          <w:instrText xml:space="preserve"> FORMTEXT </w:instrText>
        </w:r>
        <w:r w:rsidR="00004124" w:rsidRPr="008070BB">
          <w:rPr>
            <w:rFonts w:cs="Arial"/>
            <w:highlight w:val="cyan"/>
          </w:rPr>
        </w:r>
        <w:r w:rsidR="00004124" w:rsidRPr="008070BB">
          <w:rPr>
            <w:rFonts w:cs="Arial"/>
            <w:highlight w:val="cyan"/>
          </w:rPr>
          <w:fldChar w:fldCharType="separate"/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noProof/>
            <w:highlight w:val="cyan"/>
          </w:rPr>
          <w:t> </w:t>
        </w:r>
        <w:r w:rsidR="00004124" w:rsidRPr="008070BB">
          <w:rPr>
            <w:rFonts w:cs="Arial"/>
            <w:highlight w:val="cyan"/>
          </w:rPr>
          <w:fldChar w:fldCharType="end"/>
        </w:r>
        <w:r w:rsidR="00004124" w:rsidRPr="00C41790">
          <w:rPr>
            <w:rFonts w:cs="Arial"/>
            <w:color w:val="FF0000"/>
            <w:highlight w:val="lightGray"/>
          </w:rPr>
          <w:t xml:space="preserve"> </w:t>
        </w:r>
      </w:ins>
      <w:r w:rsidRPr="00C41790">
        <w:rPr>
          <w:rFonts w:cs="Arial"/>
        </w:rPr>
        <w:t xml:space="preserve">                                                                        </w:t>
      </w:r>
    </w:p>
    <w:p w14:paraId="0C68867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68867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C6886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6886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C68867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C68867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68867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47936" w14:textId="77777777" w:rsidR="00425231" w:rsidRDefault="00425231" w:rsidP="008E4AD5">
      <w:r>
        <w:separator/>
      </w:r>
    </w:p>
  </w:endnote>
  <w:endnote w:type="continuationSeparator" w:id="0">
    <w:p w14:paraId="0C7DD995" w14:textId="77777777" w:rsidR="00425231" w:rsidRDefault="00425231" w:rsidP="008E4AD5">
      <w:r>
        <w:continuationSeparator/>
      </w:r>
    </w:p>
  </w:endnote>
  <w:endnote w:type="continuationNotice" w:id="1">
    <w:p w14:paraId="04EB1ED6" w14:textId="77777777" w:rsidR="0031325F" w:rsidRDefault="0031325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6886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C68867F" w14:textId="77777777" w:rsidR="00C41790" w:rsidRDefault="00C41790">
    <w:pPr>
      <w:pStyle w:val="Zpat"/>
      <w:jc w:val="right"/>
    </w:pPr>
  </w:p>
  <w:p w14:paraId="0C6886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65CBD" w14:textId="77777777" w:rsidR="00425231" w:rsidRDefault="00425231" w:rsidP="008E4AD5">
      <w:r>
        <w:separator/>
      </w:r>
    </w:p>
  </w:footnote>
  <w:footnote w:type="continuationSeparator" w:id="0">
    <w:p w14:paraId="4107FF58" w14:textId="77777777" w:rsidR="00425231" w:rsidRDefault="00425231" w:rsidP="008E4AD5">
      <w:r>
        <w:continuationSeparator/>
      </w:r>
    </w:p>
  </w:footnote>
  <w:footnote w:type="continuationNotice" w:id="1">
    <w:p w14:paraId="3B63E83E" w14:textId="77777777" w:rsidR="0031325F" w:rsidRDefault="0031325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867C" w14:textId="5A6899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del w:id="21" w:author="Sýkorová Kateřina Bc." w:date="2023-08-01T16:03:00Z">
      <w:r w:rsidR="004365D0" w:rsidRPr="004365D0">
        <w:rPr>
          <w:rFonts w:cs="Arial"/>
          <w:b/>
          <w:szCs w:val="20"/>
          <w:highlight w:val="yellow"/>
        </w:rPr>
        <w:delText>XX</w:delText>
      </w:r>
    </w:del>
    <w:ins w:id="22" w:author="Sýkorová Kateřina Bc." w:date="2023-08-01T16:03:00Z">
      <w:r w:rsidR="004E6BD2">
        <w:rPr>
          <w:rFonts w:cs="Arial"/>
          <w:b/>
          <w:szCs w:val="20"/>
        </w:rPr>
        <w:t>5</w:t>
      </w:r>
    </w:ins>
  </w:p>
  <w:p w14:paraId="0C68867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622394">
    <w:abstractNumId w:val="3"/>
  </w:num>
  <w:num w:numId="2" w16cid:durableId="600261525">
    <w:abstractNumId w:val="4"/>
  </w:num>
  <w:num w:numId="3" w16cid:durableId="1388333616">
    <w:abstractNumId w:val="2"/>
  </w:num>
  <w:num w:numId="4" w16cid:durableId="925187317">
    <w:abstractNumId w:val="1"/>
  </w:num>
  <w:num w:numId="5" w16cid:durableId="699205906">
    <w:abstractNumId w:val="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ýkorová Kateřina Bc.">
    <w15:presenceInfo w15:providerId="AD" w15:userId="S::k.sykorova2@spucr.cz::329b8e5a-b09f-49c6-9a7c-e2da5702a6b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124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19C3"/>
    <w:rsid w:val="001630F1"/>
    <w:rsid w:val="001651BD"/>
    <w:rsid w:val="0016724F"/>
    <w:rsid w:val="00170E8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5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231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BD2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ED6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767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445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37D5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68865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8</cp:revision>
  <cp:lastPrinted>2023-07-20T09:58:00Z</cp:lastPrinted>
  <dcterms:created xsi:type="dcterms:W3CDTF">2023-07-18T13:18:00Z</dcterms:created>
  <dcterms:modified xsi:type="dcterms:W3CDTF">2023-08-01T14:03:00Z</dcterms:modified>
</cp:coreProperties>
</file>